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28"/>
          <w:szCs w:val="28"/>
        </w:rPr>
      </w:pPr>
      <w:r>
        <w:rPr>
          <w:b/>
          <w:bCs/>
          <w:sz w:val="28"/>
          <w:szCs w:val="28"/>
        </w:rPr>
        <w:t>ALLEGATO C</w:t>
      </w:r>
    </w:p>
    <w:p>
      <w:pPr>
        <w:pStyle w:val="Normal"/>
        <w:spacing w:lineRule="auto" w:line="240" w:before="0" w:after="0"/>
        <w:jc w:val="both"/>
        <w:rPr>
          <w:rFonts w:ascii="Calibri" w:hAnsi="Calibri" w:cs="Calibri"/>
          <w:color w:val="000000"/>
          <w:sz w:val="26"/>
          <w:szCs w:val="26"/>
        </w:rPr>
      </w:pPr>
      <w:r>
        <w:rPr>
          <w:rFonts w:cs="Calibri"/>
          <w:b/>
          <w:bCs/>
          <w:color w:val="000000"/>
          <w:sz w:val="26"/>
          <w:szCs w:val="26"/>
        </w:rPr>
        <w:t xml:space="preserve">Allegato 2.7 </w:t>
      </w:r>
      <w:r>
        <w:rPr>
          <w:b/>
          <w:bCs/>
          <w:sz w:val="26"/>
          <w:szCs w:val="26"/>
        </w:rPr>
        <w:t xml:space="preserve">(al manuale di attuazione) </w:t>
      </w:r>
      <w:r>
        <w:rPr>
          <w:rFonts w:cs="Calibri"/>
          <w:b/>
          <w:bCs/>
          <w:color w:val="000000"/>
          <w:sz w:val="26"/>
          <w:szCs w:val="26"/>
        </w:rPr>
        <w:t xml:space="preserve">- Prospetto riepilogativo delle spese sostenute </w:t>
      </w:r>
    </w:p>
    <w:p>
      <w:pPr>
        <w:pStyle w:val="Normal"/>
        <w:spacing w:lineRule="auto" w:line="240" w:before="0" w:after="0"/>
        <w:jc w:val="both"/>
        <w:rPr>
          <w:rFonts w:ascii="Calibri" w:hAnsi="Calibri" w:cs="Calibri"/>
          <w:color w:val="000000"/>
          <w:sz w:val="23"/>
          <w:szCs w:val="23"/>
        </w:rPr>
      </w:pPr>
      <w:r>
        <w:rPr>
          <w:rFonts w:cs="Calibri"/>
          <w:color w:val="000000"/>
          <w:sz w:val="23"/>
          <w:szCs w:val="23"/>
        </w:rPr>
      </w:r>
    </w:p>
    <w:p>
      <w:pPr>
        <w:pStyle w:val="Normal"/>
        <w:spacing w:lineRule="auto" w:line="240" w:before="0" w:after="0"/>
        <w:jc w:val="both"/>
        <w:rPr>
          <w:rFonts w:ascii="Calibri" w:hAnsi="Calibri" w:cs="Calibri"/>
          <w:color w:val="000000"/>
          <w:sz w:val="23"/>
          <w:szCs w:val="23"/>
        </w:rPr>
      </w:pPr>
      <w:r>
        <w:rPr>
          <w:rFonts w:cs="Calibri"/>
          <w:color w:val="000000"/>
          <w:sz w:val="23"/>
          <w:szCs w:val="23"/>
        </w:rPr>
        <w:t>OGGETTO: [</w:t>
      </w:r>
      <w:r>
        <w:rPr>
          <w:rFonts w:cs="Calibri"/>
          <w:i/>
          <w:iCs/>
          <w:color w:val="000000"/>
          <w:sz w:val="23"/>
          <w:szCs w:val="23"/>
        </w:rPr>
        <w:t>titolo operazione</w:t>
      </w:r>
      <w:r>
        <w:rPr>
          <w:rFonts w:cs="Calibri"/>
          <w:color w:val="000000"/>
          <w:sz w:val="23"/>
          <w:szCs w:val="23"/>
        </w:rPr>
        <w:t>] –</w:t>
      </w:r>
      <w:ins w:id="0" w:author="Autore sconosciuto" w:date="2020-09-01T17:36:00Z">
        <w:r>
          <w:rPr>
            <w:rFonts w:cs="Calibri"/>
            <w:color w:val="000000"/>
            <w:sz w:val="23"/>
            <w:szCs w:val="23"/>
          </w:rPr>
          <w:t xml:space="preserve"> </w:t>
        </w:r>
      </w:ins>
      <w:r>
        <w:rPr>
          <w:rFonts w:cs="Calibri"/>
          <w:color w:val="000000"/>
          <w:sz w:val="23"/>
          <w:szCs w:val="23"/>
        </w:rPr>
        <w:t xml:space="preserve">a valere sull’Azione _______ - del POR FESR 2014-2020 </w:t>
      </w:r>
    </w:p>
    <w:p>
      <w:pPr>
        <w:pStyle w:val="Normal"/>
        <w:spacing w:lineRule="auto" w:line="240" w:before="0" w:after="0"/>
        <w:jc w:val="both"/>
        <w:rPr>
          <w:rFonts w:ascii="Calibri" w:hAnsi="Calibri" w:cs="Calibri"/>
          <w:color w:val="000000"/>
          <w:sz w:val="23"/>
          <w:szCs w:val="23"/>
        </w:rPr>
      </w:pPr>
      <w:r>
        <w:rPr>
          <w:rFonts w:cs="Calibri"/>
          <w:color w:val="000000"/>
          <w:sz w:val="23"/>
          <w:szCs w:val="23"/>
        </w:rPr>
        <w:t xml:space="preserve">CUP__________________________________________ </w:t>
      </w:r>
    </w:p>
    <w:p>
      <w:pPr>
        <w:pStyle w:val="Normal"/>
        <w:spacing w:lineRule="auto" w:line="240" w:before="0" w:after="0"/>
        <w:jc w:val="both"/>
        <w:rPr>
          <w:rFonts w:ascii="Calibri" w:hAnsi="Calibri" w:cs="Calibri"/>
          <w:color w:val="000000"/>
          <w:sz w:val="23"/>
          <w:szCs w:val="23"/>
        </w:rPr>
      </w:pPr>
      <w:r>
        <w:rPr>
          <w:rFonts w:cs="Calibri"/>
          <w:color w:val="000000"/>
          <w:sz w:val="23"/>
          <w:szCs w:val="23"/>
        </w:rPr>
        <w:t xml:space="preserve">Codice Caronte__________________________________ </w:t>
      </w:r>
    </w:p>
    <w:p>
      <w:pPr>
        <w:pStyle w:val="Normal"/>
        <w:spacing w:lineRule="auto" w:line="240" w:before="0" w:after="0"/>
        <w:jc w:val="both"/>
        <w:rPr>
          <w:rFonts w:ascii="Calibri" w:hAnsi="Calibri" w:cs="Calibri"/>
          <w:color w:val="000000"/>
          <w:sz w:val="23"/>
          <w:szCs w:val="23"/>
        </w:rPr>
      </w:pPr>
      <w:r>
        <w:rPr>
          <w:rFonts w:cs="Calibri"/>
          <w:color w:val="000000"/>
          <w:sz w:val="23"/>
          <w:szCs w:val="23"/>
        </w:rPr>
        <w:t xml:space="preserve">Prospetto riepilogativo delle spese sostenute </w:t>
      </w:r>
    </w:p>
    <w:p>
      <w:pPr>
        <w:pStyle w:val="Normal"/>
        <w:spacing w:lineRule="auto" w:line="240" w:before="0" w:after="0"/>
        <w:jc w:val="both"/>
        <w:rPr>
          <w:rFonts w:ascii="Calibri" w:hAnsi="Calibri" w:cs="Calibri"/>
          <w:color w:val="000000"/>
          <w:sz w:val="23"/>
          <w:szCs w:val="23"/>
        </w:rPr>
      </w:pPr>
      <w:r>
        <w:rPr>
          <w:rFonts w:cs="Calibri"/>
          <w:color w:val="000000"/>
          <w:sz w:val="23"/>
          <w:szCs w:val="23"/>
        </w:rPr>
      </w:r>
    </w:p>
    <w:p>
      <w:pPr>
        <w:pStyle w:val="Normal"/>
        <w:spacing w:lineRule="auto" w:line="240" w:before="0" w:after="0"/>
        <w:jc w:val="both"/>
        <w:rPr>
          <w:rFonts w:cs="Calibri"/>
          <w:color w:val="000000"/>
          <w:del w:id="2" w:author="Ferranti, Antonio (IT - Bari)" w:date="2020-08-10T17:46:00Z"/>
          <w:sz w:val="23"/>
          <w:szCs w:val="23"/>
        </w:rPr>
      </w:pPr>
      <w:del w:id="1" w:author="Ferranti, Antonio (IT - Bari)" w:date="2020-08-10T17:46:00Z">
        <w:r>
          <w:rPr/>
        </w:r>
      </w:del>
    </w:p>
    <w:p>
      <w:pPr>
        <w:pStyle w:val="Normal"/>
        <w:spacing w:lineRule="auto" w:line="240" w:before="0" w:after="0"/>
        <w:jc w:val="both"/>
        <w:rPr/>
      </w:pPr>
      <w:r>
        <w:rPr>
          <w:rFonts w:cs="Calibri"/>
          <w:color w:val="000000"/>
          <w:sz w:val="23"/>
          <w:szCs w:val="23"/>
        </w:rPr>
        <w:t>Il sottoscritto ……………………………………………………………………………………………. nato a …………………………………………………..il ……………………………………………… residente in ………………………………… via ……………………………….. n. ………………… in qualità di legale rappresentante dell’impresa ………………………………………………………… in relazione al progetto___________ di cui a _________(</w:t>
      </w:r>
      <w:r>
        <w:rPr>
          <w:rFonts w:cs="Calibri"/>
          <w:i/>
          <w:iCs/>
          <w:color w:val="000000"/>
          <w:sz w:val="23"/>
          <w:szCs w:val="23"/>
        </w:rPr>
        <w:t>inserire riferimenti alla procedura in base alla quale l’iniziativa è stata finanziata</w:t>
      </w:r>
      <w:r>
        <w:rPr>
          <w:rFonts w:cs="Calibri"/>
          <w:color w:val="000000"/>
          <w:sz w:val="23"/>
          <w:szCs w:val="23"/>
        </w:rPr>
        <w:t xml:space="preserve">)__________ ammesso a contributo con _________ n° ____ del ____________ per un importo del contributo pari a Euro _____________________, ai sensi dell’art. 47 del D.P.R. 28/12/2000 n. 445, consapevole delle responsabilità penali cui può andare incontro in caso di dichiarazione mendace o di esibizione di atto falso o contenente dati non rispondenti a verità, ai sensi dell’art. 76 del D.P.R. 28/12/2000 n. 445 </w:t>
      </w:r>
    </w:p>
    <w:p>
      <w:pPr>
        <w:pStyle w:val="Normal"/>
        <w:spacing w:lineRule="auto" w:line="240" w:before="0" w:after="0"/>
        <w:jc w:val="both"/>
        <w:rPr>
          <w:rFonts w:ascii="Calibri" w:hAnsi="Calibri" w:cs="Calibri"/>
          <w:b/>
          <w:b/>
          <w:bCs/>
          <w:color w:val="000000"/>
          <w:sz w:val="23"/>
          <w:szCs w:val="23"/>
        </w:rPr>
      </w:pPr>
      <w:r>
        <w:rPr>
          <w:rFonts w:cs="Calibri"/>
          <w:b/>
          <w:bCs/>
          <w:color w:val="000000"/>
          <w:sz w:val="23"/>
          <w:szCs w:val="23"/>
        </w:rPr>
      </w:r>
    </w:p>
    <w:p>
      <w:pPr>
        <w:pStyle w:val="Normal"/>
        <w:spacing w:lineRule="auto" w:line="240" w:before="0" w:after="0"/>
        <w:jc w:val="center"/>
        <w:rPr>
          <w:rFonts w:ascii="Calibri" w:hAnsi="Calibri" w:cs="Calibri"/>
          <w:color w:val="000000"/>
          <w:sz w:val="23"/>
          <w:szCs w:val="23"/>
        </w:rPr>
      </w:pPr>
      <w:r>
        <w:rPr>
          <w:rFonts w:cs="Calibri"/>
          <w:b/>
          <w:bCs/>
          <w:color w:val="000000"/>
          <w:sz w:val="23"/>
          <w:szCs w:val="23"/>
        </w:rPr>
        <w:t>DICHIARA</w:t>
      </w:r>
    </w:p>
    <w:p>
      <w:pPr>
        <w:pStyle w:val="Normal"/>
        <w:spacing w:lineRule="auto" w:line="240" w:before="0" w:after="0"/>
        <w:jc w:val="both"/>
        <w:rPr>
          <w:rFonts w:ascii="Calibri" w:hAnsi="Calibri" w:cs="Calibri"/>
          <w:color w:val="000000"/>
          <w:sz w:val="23"/>
          <w:szCs w:val="23"/>
        </w:rPr>
      </w:pPr>
      <w:r>
        <w:rPr>
          <w:rFonts w:cs="Wingdings" w:ascii="Wingdings" w:hAnsi="Wingdings"/>
          <w:color w:val="000000"/>
          <w:sz w:val="23"/>
          <w:szCs w:val="23"/>
        </w:rPr>
        <w:t></w:t>
      </w:r>
      <w:r>
        <w:rPr>
          <w:rFonts w:cs="Calibri"/>
          <w:color w:val="000000"/>
          <w:sz w:val="23"/>
          <w:szCs w:val="23"/>
        </w:rPr>
        <w:t>Che le spese sostenute e rendicontate</w:t>
      </w:r>
      <w:r>
        <w:rPr>
          <w:rStyle w:val="Richiamoallanotaapidipagina"/>
          <w:rFonts w:cs="Calibri"/>
          <w:color w:val="000000"/>
          <w:sz w:val="23"/>
          <w:szCs w:val="23"/>
        </w:rPr>
        <w:footnoteReference w:id="2"/>
      </w:r>
      <w:r>
        <w:rPr>
          <w:rFonts w:cs="Calibri"/>
          <w:color w:val="000000"/>
          <w:sz w:val="16"/>
          <w:szCs w:val="16"/>
        </w:rPr>
        <w:t xml:space="preserve"> </w:t>
      </w:r>
      <w:r>
        <w:rPr>
          <w:rFonts w:cs="Calibri"/>
          <w:color w:val="000000"/>
          <w:sz w:val="23"/>
          <w:szCs w:val="23"/>
        </w:rPr>
        <w:t xml:space="preserve">del progetto __________________ ammontano a Euro________ e sono riportate in dettaglio nel seguente prospetto riepilogativo: </w:t>
      </w:r>
    </w:p>
    <w:p>
      <w:pPr>
        <w:pStyle w:val="Normal"/>
        <w:jc w:val="both"/>
        <w:rPr/>
      </w:pPr>
      <w:r>
        <w:rPr/>
      </w:r>
    </w:p>
    <w:tbl>
      <w:tblPr>
        <w:tblW w:w="9467"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5" w:type="dxa"/>
          <w:bottom w:w="0" w:type="dxa"/>
          <w:right w:w="70" w:type="dxa"/>
        </w:tblCellMar>
        <w:tblLook w:firstRow="1" w:noVBand="1" w:lastRow="0" w:firstColumn="1" w:lastColumn="0" w:noHBand="0" w:val="04a0"/>
      </w:tblPr>
      <w:tblGrid>
        <w:gridCol w:w="1412"/>
        <w:gridCol w:w="2000"/>
        <w:gridCol w:w="1280"/>
        <w:gridCol w:w="994"/>
        <w:gridCol w:w="1641"/>
        <w:gridCol w:w="2139"/>
      </w:tblGrid>
      <w:tr>
        <w:trPr>
          <w:trHeight w:val="495" w:hRule="atLeast"/>
        </w:trPr>
        <w:tc>
          <w:tcPr>
            <w:tcW w:w="1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2F2F2" w:val="clear"/>
            <w:tcMar>
              <w:left w:w="55" w:type="dxa"/>
            </w:tcMar>
            <w:vAlign w:val="center"/>
          </w:tcPr>
          <w:p>
            <w:pPr>
              <w:pStyle w:val="Normal"/>
              <w:spacing w:lineRule="auto" w:line="240" w:before="0" w:after="0"/>
              <w:jc w:val="center"/>
              <w:rPr>
                <w:rFonts w:ascii="Calibri" w:hAnsi="Calibri" w:eastAsia="Times New Roman" w:cs="Calibri"/>
                <w:b/>
                <w:b/>
                <w:bCs/>
                <w:color w:val="000000"/>
                <w:lang w:eastAsia="it-IT"/>
              </w:rPr>
            </w:pPr>
            <w:r>
              <w:rPr>
                <w:rFonts w:eastAsia="Times New Roman" w:cs="Calibri"/>
                <w:b/>
                <w:bCs/>
                <w:color w:val="000000"/>
                <w:lang w:eastAsia="it-IT"/>
              </w:rPr>
              <w:t>Voci di spesa</w:t>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2F2F2" w:val="clear"/>
            <w:vAlign w:val="center"/>
          </w:tcPr>
          <w:p>
            <w:pPr>
              <w:pStyle w:val="Normal"/>
              <w:spacing w:lineRule="auto" w:line="240" w:before="0" w:after="0"/>
              <w:jc w:val="center"/>
              <w:rPr>
                <w:rFonts w:ascii="Calibri" w:hAnsi="Calibri" w:eastAsia="Times New Roman" w:cs="Calibri"/>
                <w:b/>
                <w:b/>
                <w:bCs/>
                <w:color w:val="000000"/>
                <w:lang w:eastAsia="it-IT"/>
              </w:rPr>
            </w:pPr>
            <w:r>
              <w:rPr>
                <w:rFonts w:eastAsia="Times New Roman" w:cs="Calibri"/>
                <w:b/>
                <w:bCs/>
                <w:color w:val="000000"/>
                <w:lang w:eastAsia="it-IT"/>
              </w:rPr>
              <w:t>Estremi documento</w:t>
            </w:r>
          </w:p>
        </w:tc>
        <w:tc>
          <w:tcPr>
            <w:tcW w:w="1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2F2F2" w:val="clear"/>
            <w:vAlign w:val="center"/>
          </w:tcPr>
          <w:p>
            <w:pPr>
              <w:pStyle w:val="Normal"/>
              <w:spacing w:lineRule="auto" w:line="240" w:before="0" w:after="0"/>
              <w:jc w:val="center"/>
              <w:rPr>
                <w:rFonts w:ascii="Calibri" w:hAnsi="Calibri" w:eastAsia="Times New Roman" w:cs="Calibri"/>
                <w:b/>
                <w:b/>
                <w:bCs/>
                <w:color w:val="000000"/>
                <w:lang w:eastAsia="it-IT"/>
              </w:rPr>
            </w:pPr>
            <w:r>
              <w:rPr>
                <w:rFonts w:eastAsia="Times New Roman" w:cs="Calibri"/>
                <w:b/>
                <w:bCs/>
                <w:color w:val="000000"/>
                <w:lang w:eastAsia="it-IT"/>
              </w:rPr>
              <w:t>Descrizione</w:t>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2F2F2" w:val="clear"/>
            <w:vAlign w:val="center"/>
          </w:tcPr>
          <w:p>
            <w:pPr>
              <w:pStyle w:val="Normal"/>
              <w:spacing w:lineRule="auto" w:line="240" w:before="0" w:after="0"/>
              <w:jc w:val="center"/>
              <w:rPr>
                <w:rFonts w:ascii="Calibri" w:hAnsi="Calibri" w:eastAsia="Times New Roman" w:cs="Calibri"/>
                <w:b/>
                <w:b/>
                <w:bCs/>
                <w:color w:val="000000"/>
                <w:lang w:eastAsia="it-IT"/>
              </w:rPr>
            </w:pPr>
            <w:r>
              <w:rPr>
                <w:rFonts w:eastAsia="Times New Roman" w:cs="Calibri"/>
                <w:b/>
                <w:bCs/>
                <w:color w:val="000000"/>
                <w:lang w:eastAsia="it-IT"/>
              </w:rPr>
              <w:t>Fornitore</w:t>
            </w:r>
          </w:p>
        </w:tc>
        <w:tc>
          <w:tcPr>
            <w:tcW w:w="16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2F2F2" w:val="clear"/>
            <w:vAlign w:val="center"/>
          </w:tcPr>
          <w:p>
            <w:pPr>
              <w:pStyle w:val="Normal"/>
              <w:spacing w:lineRule="auto" w:line="240" w:before="0" w:after="0"/>
              <w:jc w:val="center"/>
              <w:rPr>
                <w:rFonts w:ascii="Calibri" w:hAnsi="Calibri" w:eastAsia="Times New Roman" w:cs="Calibri"/>
                <w:b/>
                <w:b/>
                <w:bCs/>
                <w:color w:val="000000"/>
                <w:lang w:eastAsia="it-IT"/>
              </w:rPr>
            </w:pPr>
            <w:r>
              <w:rPr>
                <w:rFonts w:eastAsia="Times New Roman" w:cs="Calibri"/>
                <w:b/>
                <w:bCs/>
                <w:color w:val="000000"/>
                <w:lang w:eastAsia="it-IT"/>
              </w:rPr>
              <w:t>Importo in euro</w:t>
            </w:r>
          </w:p>
        </w:tc>
        <w:tc>
          <w:tcPr>
            <w:tcW w:w="21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2F2F2" w:val="clear"/>
            <w:vAlign w:val="center"/>
          </w:tcPr>
          <w:p>
            <w:pPr>
              <w:pStyle w:val="Normal"/>
              <w:spacing w:lineRule="auto" w:line="240" w:before="0" w:after="0"/>
              <w:jc w:val="center"/>
              <w:rPr>
                <w:rFonts w:ascii="Calibri" w:hAnsi="Calibri" w:eastAsia="Times New Roman" w:cs="Calibri"/>
                <w:b/>
                <w:b/>
                <w:bCs/>
                <w:color w:val="000000"/>
                <w:lang w:eastAsia="it-IT"/>
              </w:rPr>
            </w:pPr>
            <w:r>
              <w:rPr>
                <w:rFonts w:eastAsia="Times New Roman" w:cs="Calibri"/>
                <w:b/>
                <w:bCs/>
                <w:color w:val="000000"/>
                <w:lang w:eastAsia="it-IT"/>
              </w:rPr>
              <w:t>Totale voci di spesa</w:t>
            </w:r>
          </w:p>
        </w:tc>
      </w:tr>
      <w:tr>
        <w:trPr>
          <w:trHeight w:val="23" w:hRule="exact"/>
        </w:trPr>
        <w:tc>
          <w:tcPr>
            <w:tcW w:w="141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5" w:type="dxa"/>
            </w:tcM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1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16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21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r>
      <w:tr>
        <w:trPr>
          <w:trHeight w:val="23" w:hRule="exact"/>
        </w:trPr>
        <w:tc>
          <w:tcPr>
            <w:tcW w:w="14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5" w:type="dxa"/>
            </w:tcM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1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16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21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r>
      <w:tr>
        <w:trPr>
          <w:trHeight w:val="23" w:hRule="exact"/>
        </w:trPr>
        <w:tc>
          <w:tcPr>
            <w:tcW w:w="141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5" w:type="dxa"/>
            </w:tcM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1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16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21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r>
      <w:tr>
        <w:trPr>
          <w:trHeight w:val="23" w:hRule="exact"/>
        </w:trPr>
        <w:tc>
          <w:tcPr>
            <w:tcW w:w="14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5" w:type="dxa"/>
            </w:tcM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1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16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21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r>
      <w:tr>
        <w:trPr>
          <w:trHeight w:val="23" w:hRule="exact"/>
        </w:trPr>
        <w:tc>
          <w:tcPr>
            <w:tcW w:w="141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5" w:type="dxa"/>
            </w:tcM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1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16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21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r>
      <w:tr>
        <w:trPr>
          <w:trHeight w:val="23" w:hRule="exact"/>
        </w:trPr>
        <w:tc>
          <w:tcPr>
            <w:tcW w:w="14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5" w:type="dxa"/>
            </w:tcM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1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16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21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r>
      <w:tr>
        <w:trPr>
          <w:trHeight w:val="23" w:hRule="exact"/>
        </w:trPr>
        <w:tc>
          <w:tcPr>
            <w:tcW w:w="141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5" w:type="dxa"/>
            </w:tcM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1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16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21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r>
      <w:tr>
        <w:trPr>
          <w:trHeight w:val="23" w:hRule="exact"/>
        </w:trPr>
        <w:tc>
          <w:tcPr>
            <w:tcW w:w="14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5" w:type="dxa"/>
            </w:tcM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1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16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21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r>
      <w:tr>
        <w:trPr>
          <w:trHeight w:val="23" w:hRule="exact"/>
        </w:trPr>
        <w:tc>
          <w:tcPr>
            <w:tcW w:w="141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5" w:type="dxa"/>
            </w:tcM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1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16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21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r>
      <w:tr>
        <w:trPr>
          <w:trHeight w:val="23" w:hRule="exact"/>
        </w:trPr>
        <w:tc>
          <w:tcPr>
            <w:tcW w:w="14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5" w:type="dxa"/>
            </w:tcM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1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16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c>
          <w:tcPr>
            <w:tcW w:w="21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color w:val="000000"/>
                <w:lang w:eastAsia="it-IT"/>
              </w:rPr>
            </w:pPr>
            <w:r>
              <w:rPr>
                <w:rFonts w:eastAsia="Times New Roman" w:cs="Calibri"/>
                <w:color w:val="000000"/>
                <w:lang w:eastAsia="it-IT"/>
              </w:rPr>
            </w:r>
          </w:p>
        </w:tc>
      </w:tr>
      <w:tr>
        <w:trPr>
          <w:trHeight w:val="300" w:hRule="atLeast"/>
        </w:trPr>
        <w:tc>
          <w:tcPr>
            <w:tcW w:w="1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5" w:type="dxa"/>
            </w:tcMar>
            <w:vAlign w:val="center"/>
          </w:tcPr>
          <w:p>
            <w:pPr>
              <w:pStyle w:val="Normal"/>
              <w:spacing w:lineRule="auto" w:line="240" w:before="0" w:after="0"/>
              <w:jc w:val="center"/>
              <w:rPr>
                <w:rFonts w:ascii="Calibri" w:hAnsi="Calibri" w:eastAsia="Times New Roman" w:cs="Calibri"/>
                <w:b/>
                <w:b/>
                <w:bCs/>
                <w:color w:val="000000"/>
                <w:lang w:eastAsia="it-IT"/>
              </w:rPr>
            </w:pPr>
            <w:r>
              <w:rPr>
                <w:rFonts w:eastAsia="Times New Roman" w:cs="Calibri"/>
                <w:b/>
                <w:bCs/>
                <w:color w:val="000000"/>
                <w:lang w:eastAsia="it-IT"/>
              </w:rPr>
              <w:t>TOTALE</w:t>
            </w:r>
          </w:p>
        </w:tc>
        <w:tc>
          <w:tcPr>
            <w:tcW w:w="20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b/>
                <w:b/>
                <w:bCs/>
                <w:color w:val="000000"/>
                <w:lang w:eastAsia="it-IT"/>
              </w:rPr>
            </w:pPr>
            <w:r>
              <w:rPr>
                <w:rFonts w:eastAsia="Times New Roman" w:cs="Calibri"/>
                <w:b/>
                <w:bCs/>
                <w:color w:val="000000"/>
                <w:lang w:eastAsia="it-IT"/>
              </w:rPr>
            </w:r>
          </w:p>
        </w:tc>
        <w:tc>
          <w:tcPr>
            <w:tcW w:w="12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b/>
                <w:b/>
                <w:bCs/>
                <w:color w:val="000000"/>
                <w:lang w:eastAsia="it-IT"/>
              </w:rPr>
            </w:pPr>
            <w:r>
              <w:rPr>
                <w:rFonts w:eastAsia="Times New Roman" w:cs="Calibri"/>
                <w:b/>
                <w:bCs/>
                <w:color w:val="000000"/>
                <w:lang w:eastAsia="it-IT"/>
              </w:rPr>
            </w:r>
          </w:p>
        </w:tc>
        <w:tc>
          <w:tcPr>
            <w:tcW w:w="9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b/>
                <w:b/>
                <w:bCs/>
                <w:color w:val="000000"/>
                <w:lang w:eastAsia="it-IT"/>
              </w:rPr>
            </w:pPr>
            <w:r>
              <w:rPr>
                <w:rFonts w:eastAsia="Times New Roman" w:cs="Calibri"/>
                <w:b/>
                <w:bCs/>
                <w:color w:val="000000"/>
                <w:lang w:eastAsia="it-IT"/>
              </w:rPr>
            </w:r>
          </w:p>
        </w:tc>
        <w:tc>
          <w:tcPr>
            <w:tcW w:w="16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b/>
                <w:b/>
                <w:bCs/>
                <w:color w:val="000000"/>
                <w:lang w:eastAsia="it-IT"/>
              </w:rPr>
            </w:pPr>
            <w:r>
              <w:rPr>
                <w:rFonts w:eastAsia="Times New Roman" w:cs="Calibri"/>
                <w:b/>
                <w:bCs/>
                <w:color w:val="000000"/>
                <w:lang w:eastAsia="it-IT"/>
              </w:rPr>
            </w:r>
          </w:p>
        </w:tc>
        <w:tc>
          <w:tcPr>
            <w:tcW w:w="21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spacing w:lineRule="auto" w:line="240" w:before="0" w:after="0"/>
              <w:jc w:val="center"/>
              <w:rPr>
                <w:rFonts w:ascii="Calibri" w:hAnsi="Calibri" w:eastAsia="Times New Roman" w:cs="Calibri"/>
                <w:b/>
                <w:b/>
                <w:bCs/>
                <w:color w:val="000000"/>
                <w:lang w:eastAsia="it-IT"/>
              </w:rPr>
            </w:pPr>
            <w:r>
              <w:rPr>
                <w:rFonts w:eastAsia="Times New Roman" w:cs="Calibri"/>
                <w:b/>
                <w:bCs/>
                <w:color w:val="000000"/>
                <w:lang w:eastAsia="it-IT"/>
              </w:rPr>
            </w:r>
          </w:p>
        </w:tc>
      </w:tr>
    </w:tbl>
    <w:p>
      <w:pPr>
        <w:pStyle w:val="Normal"/>
        <w:spacing w:lineRule="auto" w:line="240" w:before="0" w:after="0"/>
        <w:rPr>
          <w:rFonts w:ascii="Calibri" w:hAnsi="Calibri" w:cs="Calibri"/>
          <w:color w:val="000000"/>
          <w:sz w:val="24"/>
          <w:szCs w:val="24"/>
        </w:rPr>
      </w:pPr>
      <w:r>
        <w:rPr>
          <w:rFonts w:cs="Calibri"/>
          <w:color w:val="000000"/>
          <w:sz w:val="24"/>
          <w:szCs w:val="24"/>
        </w:rPr>
      </w:r>
    </w:p>
    <w:p>
      <w:pPr>
        <w:pStyle w:val="Normal"/>
        <w:spacing w:lineRule="auto" w:line="240" w:before="0" w:after="77"/>
        <w:jc w:val="both"/>
        <w:rPr>
          <w:rFonts w:ascii="Calibri" w:hAnsi="Calibri" w:cs="Calibri"/>
          <w:color w:val="000000"/>
          <w:sz w:val="23"/>
          <w:szCs w:val="23"/>
        </w:rPr>
      </w:pPr>
      <w:r>
        <w:rPr>
          <w:rFonts w:cs="Calibri"/>
          <w:color w:val="000000"/>
          <w:sz w:val="23"/>
          <w:szCs w:val="23"/>
        </w:rPr>
        <w:t xml:space="preserve">che la documentazione finale di spesa, allegata alla presente dichiarazione e relativa ai beni acquistati dall’impresa, è conforme ai documenti originali e che le fatture sono fiscalmente regolari; </w:t>
      </w:r>
    </w:p>
    <w:p>
      <w:pPr>
        <w:pStyle w:val="Normal"/>
        <w:spacing w:lineRule="auto" w:line="240" w:before="0" w:after="77"/>
        <w:jc w:val="both"/>
        <w:rPr>
          <w:rFonts w:ascii="Calibri" w:hAnsi="Calibri" w:cs="Calibri"/>
          <w:color w:val="000000"/>
          <w:sz w:val="23"/>
          <w:szCs w:val="23"/>
        </w:rPr>
      </w:pPr>
      <w:r>
        <w:rPr>
          <w:rFonts w:cs="Wingdings" w:ascii="Wingdings" w:hAnsi="Wingdings"/>
          <w:color w:val="000000"/>
          <w:sz w:val="23"/>
          <w:szCs w:val="23"/>
        </w:rPr>
        <w:t></w:t>
      </w:r>
      <w:r>
        <w:rPr>
          <w:rFonts w:cs="Calibri"/>
          <w:color w:val="000000"/>
          <w:sz w:val="23"/>
          <w:szCs w:val="23"/>
        </w:rPr>
        <w:t xml:space="preserve">che la suddetta documentazione prodotta si riferisce a spese sostenute unicamente per la realizzazione del progetto ammesso a contributo; </w:t>
      </w:r>
    </w:p>
    <w:p>
      <w:pPr>
        <w:pStyle w:val="Normal"/>
        <w:spacing w:lineRule="auto" w:line="240" w:before="0" w:after="77"/>
        <w:jc w:val="both"/>
        <w:rPr>
          <w:rFonts w:ascii="Calibri" w:hAnsi="Calibri" w:cs="Calibri"/>
          <w:color w:val="000000"/>
          <w:sz w:val="23"/>
          <w:szCs w:val="23"/>
        </w:rPr>
      </w:pPr>
      <w:r>
        <w:rPr>
          <w:rFonts w:cs="Wingdings" w:ascii="Wingdings" w:hAnsi="Wingdings"/>
          <w:color w:val="000000"/>
          <w:sz w:val="23"/>
          <w:szCs w:val="23"/>
        </w:rPr>
        <w:t></w:t>
      </w:r>
      <w:r>
        <w:rPr>
          <w:rFonts w:cs="Calibri"/>
          <w:color w:val="000000"/>
          <w:sz w:val="23"/>
          <w:szCs w:val="23"/>
        </w:rPr>
        <w:t xml:space="preserve">che sono state rispettati le norme applicabili relativamente alle spese ammissibili; </w:t>
      </w:r>
    </w:p>
    <w:p>
      <w:pPr>
        <w:pStyle w:val="Normal"/>
        <w:spacing w:lineRule="auto" w:line="240" w:before="0" w:after="0"/>
        <w:jc w:val="both"/>
        <w:rPr>
          <w:rFonts w:ascii="Calibri" w:hAnsi="Calibri" w:cs="Calibri"/>
          <w:color w:val="000000"/>
          <w:sz w:val="23"/>
          <w:szCs w:val="23"/>
        </w:rPr>
      </w:pPr>
      <w:r>
        <w:rPr>
          <w:rFonts w:cs="Wingdings" w:ascii="Wingdings" w:hAnsi="Wingdings"/>
          <w:color w:val="000000"/>
          <w:sz w:val="23"/>
          <w:szCs w:val="23"/>
        </w:rPr>
        <w:t></w:t>
      </w:r>
      <w:r>
        <w:rPr>
          <w:rFonts w:cs="Calibri"/>
          <w:color w:val="000000"/>
          <w:sz w:val="23"/>
          <w:szCs w:val="23"/>
        </w:rPr>
        <w:t xml:space="preserve">che le forniture sono state completamente pagate e che eventuali sconti o abbuoni sono evidenziati nelle relative fatture. </w:t>
      </w:r>
    </w:p>
    <w:p>
      <w:pPr>
        <w:pStyle w:val="Normal"/>
        <w:spacing w:lineRule="auto" w:line="240" w:before="0" w:after="0"/>
        <w:jc w:val="both"/>
        <w:rPr>
          <w:rFonts w:ascii="Calibri" w:hAnsi="Calibri" w:cs="Calibri"/>
          <w:color w:val="000000"/>
          <w:sz w:val="23"/>
          <w:szCs w:val="23"/>
        </w:rPr>
      </w:pPr>
      <w:r>
        <w:rPr>
          <w:rFonts w:cs="Calibri"/>
          <w:color w:val="000000"/>
          <w:sz w:val="23"/>
          <w:szCs w:val="23"/>
        </w:rPr>
      </w:r>
    </w:p>
    <w:p>
      <w:pPr>
        <w:pStyle w:val="Normal"/>
        <w:spacing w:lineRule="auto" w:line="240" w:before="0" w:after="0"/>
        <w:jc w:val="both"/>
        <w:rPr/>
      </w:pPr>
      <w:r>
        <w:rPr>
          <w:rFonts w:cs="Calibri"/>
          <w:color w:val="000000"/>
          <w:sz w:val="23"/>
          <w:szCs w:val="23"/>
        </w:rPr>
        <w:t xml:space="preserve">Data ……………………. </w:t>
        <w:tab/>
        <w:tab/>
        <w:tab/>
        <w:tab/>
        <w:tab/>
        <w:tab/>
      </w:r>
      <w:del w:id="3" w:author="Ferranti, Antonio (IT - Bari)" w:date="2020-08-10T17:45:00Z">
        <w:r>
          <w:rPr>
            <w:rFonts w:cs="Calibri"/>
            <w:color w:val="000000"/>
            <w:sz w:val="23"/>
            <w:szCs w:val="23"/>
          </w:rPr>
          <w:tab/>
        </w:r>
      </w:del>
      <w:del w:id="4" w:author="Autore sconosciuto" w:date="2020-09-01T16:40:00Z">
        <w:r>
          <w:rPr>
            <w:rFonts w:cs="Calibri"/>
            <w:i/>
            <w:iCs/>
            <w:color w:val="000000"/>
            <w:sz w:val="23"/>
            <w:szCs w:val="23"/>
          </w:rPr>
          <w:delText>F</w:delText>
        </w:r>
      </w:del>
      <w:ins w:id="5" w:author="Autore sconosciuto" w:date="2020-09-01T16:41:00Z">
        <w:r>
          <w:rPr>
            <w:rFonts w:cs="Calibri"/>
            <w:i/>
            <w:iCs/>
            <w:color w:val="000000"/>
            <w:sz w:val="23"/>
            <w:szCs w:val="23"/>
          </w:rPr>
          <w:t>F</w:t>
        </w:r>
      </w:ins>
      <w:r>
        <w:rPr>
          <w:rFonts w:cs="Calibri"/>
          <w:i/>
          <w:iCs/>
          <w:color w:val="000000"/>
          <w:sz w:val="23"/>
          <w:szCs w:val="23"/>
        </w:rPr>
        <w:t xml:space="preserve">irma digitale </w:t>
      </w:r>
      <w:ins w:id="6" w:author="Ferranti, Antonio (IT - Bari)" w:date="2020-08-10T17:45:00Z">
        <w:r>
          <w:rPr>
            <w:rFonts w:cs="Calibri"/>
            <w:i/>
            <w:iCs/>
            <w:color w:val="000000"/>
            <w:sz w:val="23"/>
            <w:szCs w:val="23"/>
          </w:rPr>
          <w:t>legale rappresentante</w:t>
        </w:r>
      </w:ins>
    </w:p>
    <w:p>
      <w:pPr>
        <w:pStyle w:val="Normal"/>
        <w:ind w:left="5664" w:firstLine="708"/>
        <w:jc w:val="both"/>
        <w:rPr>
          <w:rFonts w:ascii="Calibri" w:hAnsi="Calibri" w:cs="Calibri"/>
          <w:color w:val="000000"/>
          <w:sz w:val="23"/>
          <w:szCs w:val="23"/>
        </w:rPr>
      </w:pPr>
      <w:r>
        <w:rPr>
          <w:rFonts w:cs="Calibri"/>
          <w:color w:val="000000"/>
          <w:sz w:val="23"/>
          <w:szCs w:val="23"/>
        </w:rPr>
        <w:t>…………………………</w:t>
      </w:r>
      <w:r>
        <w:rPr>
          <w:rFonts w:cs="Calibri"/>
          <w:color w:val="000000"/>
          <w:sz w:val="23"/>
          <w:szCs w:val="23"/>
        </w:rPr>
        <w:t>.</w:t>
      </w:r>
    </w:p>
    <w:p>
      <w:pPr>
        <w:pStyle w:val="Normal"/>
        <w:rPr/>
      </w:pPr>
      <w:r>
        <w:rPr/>
      </w:r>
    </w:p>
    <w:p>
      <w:pPr>
        <w:pStyle w:val="Normal"/>
        <w:spacing w:lineRule="auto" w:line="240" w:before="0" w:after="0"/>
        <w:jc w:val="both"/>
        <w:rPr>
          <w:rFonts w:ascii="Calibri" w:hAnsi="Calibri" w:cs="Calibri"/>
          <w:color w:val="000000"/>
          <w:sz w:val="23"/>
          <w:szCs w:val="23"/>
        </w:rPr>
      </w:pPr>
      <w:r>
        <w:rPr>
          <w:rFonts w:cs="Calibri"/>
          <w:color w:val="000000"/>
          <w:sz w:val="23"/>
          <w:szCs w:val="23"/>
        </w:rPr>
        <w:t xml:space="preserve">Data ……………………. </w:t>
        <w:tab/>
        <w:tab/>
      </w:r>
      <w:ins w:id="7" w:author="Ferranti, Antonio (IT - Bari)" w:date="2020-08-10T17:46:00Z">
        <w:r>
          <w:rPr>
            <w:rFonts w:cs="Calibri"/>
            <w:color w:val="000000"/>
            <w:sz w:val="23"/>
            <w:szCs w:val="23"/>
          </w:rPr>
          <w:t xml:space="preserve">                                              </w:t>
        </w:r>
      </w:ins>
      <w:ins w:id="8" w:author="Autore sconosciuto" w:date="2020-09-01T16:41:00Z">
        <w:r>
          <w:rPr>
            <w:rFonts w:cs="Calibri"/>
            <w:color w:val="000000"/>
            <w:sz w:val="23"/>
            <w:szCs w:val="23"/>
          </w:rPr>
          <w:tab/>
          <w:tab/>
        </w:r>
      </w:ins>
      <w:ins w:id="9" w:author="Ferranti, Antonio (IT - Bari)" w:date="2020-08-10T17:46:00Z">
        <w:r>
          <w:rPr>
            <w:rFonts w:cs="Calibri"/>
            <w:color w:val="000000"/>
            <w:sz w:val="23"/>
            <w:szCs w:val="23"/>
          </w:rPr>
          <w:t xml:space="preserve">  </w:t>
        </w:r>
      </w:ins>
      <w:del w:id="10" w:author="Ferranti, Antonio (IT - Bari)" w:date="2020-08-10T17:46:00Z">
        <w:r>
          <w:rPr>
            <w:rFonts w:cs="Calibri"/>
            <w:color w:val="000000"/>
            <w:sz w:val="23"/>
            <w:szCs w:val="23"/>
          </w:rPr>
          <w:tab/>
          <w:tab/>
          <w:tab/>
          <w:tab/>
          <w:tab/>
        </w:r>
      </w:del>
      <w:r>
        <w:rPr>
          <w:rFonts w:cs="Calibri"/>
          <w:i/>
          <w:iCs/>
          <w:color w:val="000000"/>
          <w:sz w:val="23"/>
          <w:szCs w:val="23"/>
        </w:rPr>
        <w:t xml:space="preserve">Firma digitale </w:t>
      </w:r>
    </w:p>
    <w:p>
      <w:pPr>
        <w:pStyle w:val="Normal"/>
        <w:spacing w:lineRule="auto" w:line="240" w:before="0" w:after="0"/>
        <w:ind w:left="4536" w:hanging="0"/>
        <w:rPr>
          <w:rFonts w:ascii="Calibri" w:hAnsi="Calibri" w:cs="Calibri"/>
          <w:color w:val="000000"/>
          <w:sz w:val="23"/>
          <w:szCs w:val="23"/>
        </w:rPr>
      </w:pPr>
      <w:r>
        <w:rPr>
          <w:rFonts w:cs="Calibri"/>
          <w:color w:val="000000"/>
          <w:sz w:val="23"/>
          <w:szCs w:val="23"/>
        </w:rPr>
        <w:t>(Il presidente del Collegio Sindacale ovvero</w:t>
      </w:r>
      <w:ins w:id="11" w:author="Autore sconosciuto" w:date="2020-09-01T16:42:00Z">
        <w:r>
          <w:rPr>
            <w:rFonts w:cs="Calibri"/>
            <w:color w:val="000000"/>
            <w:sz w:val="23"/>
            <w:szCs w:val="23"/>
          </w:rPr>
          <w:t xml:space="preserve"> il</w:t>
        </w:r>
      </w:ins>
      <w:r>
        <w:rPr>
          <w:rFonts w:cs="Calibri"/>
          <w:color w:val="000000"/>
          <w:sz w:val="23"/>
          <w:szCs w:val="23"/>
        </w:rPr>
        <w:t xml:space="preserve"> Professionista iscritto all’albo dei Revisore Contabili)</w:t>
      </w:r>
    </w:p>
    <w:p>
      <w:pPr>
        <w:pStyle w:val="Normal"/>
        <w:spacing w:before="0" w:after="160"/>
        <w:ind w:left="5664" w:firstLine="708"/>
        <w:jc w:val="both"/>
        <w:rPr/>
      </w:pPr>
      <w:r>
        <w:rPr>
          <w:rFonts w:cs="Calibri"/>
          <w:color w:val="000000"/>
          <w:sz w:val="23"/>
          <w:szCs w:val="23"/>
        </w:rPr>
        <w:t>…………………………</w:t>
      </w:r>
      <w:r>
        <w:rPr>
          <w:rFonts w:cs="Calibri"/>
          <w:color w:val="000000"/>
          <w:sz w:val="23"/>
          <w:szCs w:val="23"/>
        </w:rPr>
        <w:t>.</w:t>
      </w:r>
    </w:p>
    <w:sectPr>
      <w:footnotePr>
        <w:numFmt w:val="decimal"/>
      </w:footnotePr>
      <w:type w:val="nextPage"/>
      <w:pgSz w:w="11906" w:h="16838"/>
      <w:pgMar w:left="1134" w:right="1134" w:header="0" w:top="1135"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Liberation Sans">
    <w:altName w:val="Arial"/>
    <w:charset w:val="00"/>
    <w:family w:val="roman"/>
    <w:pitch w:val="variable"/>
  </w:font>
  <w:font w:name="Wingdings">
    <w:charset w:val="00"/>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spacing w:before="0" w:after="160"/>
        <w:rPr/>
      </w:pPr>
      <w:r>
        <w:rPr>
          <w:rStyle w:val="Footnotereference"/>
        </w:rPr>
        <w:footnoteRef/>
        <w:tab/>
      </w:r>
      <w:r>
        <w:rPr/>
        <w:t xml:space="preserve"> </w:t>
      </w:r>
      <w:r>
        <w:rPr>
          <w:sz w:val="16"/>
          <w:szCs w:val="16"/>
        </w:rPr>
        <w:t xml:space="preserve">Nel caso di utilizzo del presente allegato per la produzione della documentazione pertinente all’ottenimento del saldo del contributo, si richiede la produzione di due prospetti, il primo relativo alla quota di spesa ammissibile non ancora rendicontata al momento della richiesta di saldo ed un prospetto riepilogativo, avente le medesime caratteristiche, ove sia riportato il quadro complessivo delle spese ammissibili sostenute per l’intera realizzazione del progetto ammesso a contributo. </w:t>
      </w:r>
      <w:r>
        <w:rPr/>
        <w:t xml:space="preserve"> </w:t>
      </w:r>
    </w:p>
  </w:footnote>
</w:footnotes>
</file>

<file path=word/settings.xml><?xml version="1.0" encoding="utf-8"?>
<w:settings xmlns:w="http://schemas.openxmlformats.org/wordprocessingml/2006/main">
  <w:zoom w:percent="100"/>
  <w:trackRevisions/>
  <w:defaultTabStop w:val="708"/>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5675c"/>
    <w:pPr>
      <w:widowControl/>
      <w:bidi w:val="0"/>
      <w:spacing w:lineRule="auto" w:line="259" w:before="0" w:after="160"/>
      <w:jc w:val="left"/>
    </w:pPr>
    <w:rPr>
      <w:rFonts w:ascii="Calibri" w:hAnsi="Calibri" w:eastAsia="Calibri" w:cs="" w:asciiTheme="minorHAnsi" w:cstheme="minorBidi" w:eastAsiaTheme="minorHAnsi" w:hAnsiTheme="minorHAnsi"/>
      <w:color w:val="00000A"/>
      <w:sz w:val="22"/>
      <w:szCs w:val="22"/>
      <w:lang w:val="it-IT" w:eastAsia="en-US" w:bidi="ar-SA"/>
    </w:rPr>
  </w:style>
  <w:style w:type="character" w:styleId="DefaultParagraphFont" w:default="1">
    <w:name w:val="Default Paragraph Font"/>
    <w:uiPriority w:val="1"/>
    <w:semiHidden/>
    <w:unhideWhenUsed/>
    <w:qFormat/>
    <w:rPr/>
  </w:style>
  <w:style w:type="character" w:styleId="TestonotaapidipaginaCarattere" w:customStyle="1">
    <w:name w:val="Testo nota a piè di pagina Carattere"/>
    <w:basedOn w:val="DefaultParagraphFont"/>
    <w:link w:val="FootnoteText"/>
    <w:uiPriority w:val="99"/>
    <w:semiHidden/>
    <w:qFormat/>
    <w:rsid w:val="00b5675c"/>
    <w:rPr>
      <w:sz w:val="20"/>
      <w:szCs w:val="20"/>
    </w:rPr>
  </w:style>
  <w:style w:type="character" w:styleId="Footnotereference">
    <w:name w:val="footnote reference"/>
    <w:basedOn w:val="DefaultParagraphFont"/>
    <w:uiPriority w:val="99"/>
    <w:semiHidden/>
    <w:unhideWhenUsed/>
    <w:qFormat/>
    <w:rsid w:val="00b5675c"/>
    <w:rPr>
      <w:vertAlign w:val="superscript"/>
    </w:rPr>
  </w:style>
  <w:style w:type="character" w:styleId="Caratterenotaapidipagina" w:customStyle="1">
    <w:name w:val="Carattere nota a piè di pagina"/>
    <w:qFormat/>
    <w:rPr/>
  </w:style>
  <w:style w:type="character" w:styleId="Richiamoallanotaapidipagina" w:customStyle="1">
    <w:name w:val="Richiamo alla nota a piè di pagina"/>
    <w:rPr>
      <w:vertAlign w:val="superscript"/>
    </w:rPr>
  </w:style>
  <w:style w:type="character" w:styleId="Richiamoallanotadichiusura" w:customStyle="1">
    <w:name w:val="Richiamo alla nota di chiusura"/>
    <w:rPr>
      <w:vertAlign w:val="superscript"/>
    </w:rPr>
  </w:style>
  <w:style w:type="character" w:styleId="Caratterenotadichiusura" w:customStyle="1">
    <w:name w:val="Carattere nota di chiusura"/>
    <w:qFormat/>
    <w:rPr/>
  </w:style>
  <w:style w:type="character" w:styleId="BalloonTextChar" w:customStyle="1">
    <w:name w:val="Balloon Text Char"/>
    <w:basedOn w:val="DefaultParagraphFont"/>
    <w:link w:val="BalloonText"/>
    <w:uiPriority w:val="99"/>
    <w:semiHidden/>
    <w:qFormat/>
    <w:rsid w:val="007b3764"/>
    <w:rPr>
      <w:rFonts w:ascii="Segoe UI" w:hAnsi="Segoe UI" w:cs="Segoe UI"/>
      <w:sz w:val="18"/>
      <w:szCs w:val="18"/>
    </w:rPr>
  </w:style>
  <w:style w:type="paragraph" w:styleId="Titolo" w:customStyle="1">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customStyle="1">
    <w:name w:val="Indice"/>
    <w:basedOn w:val="Normal"/>
    <w:qFormat/>
    <w:pPr>
      <w:suppressLineNumbers/>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Footnotetext">
    <w:name w:val="footnote text"/>
    <w:basedOn w:val="Normal"/>
    <w:qFormat/>
    <w:pPr/>
    <w:rPr/>
  </w:style>
  <w:style w:type="paragraph" w:styleId="BalloonText">
    <w:name w:val="Balloon Text"/>
    <w:basedOn w:val="Normal"/>
    <w:link w:val="BalloonTextChar"/>
    <w:uiPriority w:val="99"/>
    <w:semiHidden/>
    <w:unhideWhenUsed/>
    <w:qFormat/>
    <w:rsid w:val="007b3764"/>
    <w:pPr>
      <w:spacing w:lineRule="auto" w:line="240" w:before="0" w:after="0"/>
    </w:pPr>
    <w:rPr>
      <w:rFonts w:ascii="Segoe UI" w:hAnsi="Segoe UI" w:cs="Segoe UI"/>
      <w:sz w:val="18"/>
      <w:szCs w:val="18"/>
    </w:rPr>
  </w:style>
  <w:style w:type="paragraph" w:styleId="Notaapidipagina">
    <w:name w:val="Footnote Text"/>
    <w:basedOn w:val="Normal"/>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LibreOffice/5.2.1.2$Windows_x86 LibreOffice_project/31dd62db80d4e60af04904455ec9c9219178d620</Application>
  <Pages>1</Pages>
  <Words>342</Words>
  <Paragraphs>4</Paragraphs>
  <Company>Deloitte Touche Tohmatsu Services, Inc.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2020-08-10T15:45:00Z</dcterms:created>
  <dc:creator>Antonino Panasiti</dc:creator>
  <dc:description/>
  <dc:language>it-IT</dc:language>
  <cp:lastModifiedBy/>
  <cp:lastPrinted>2020-09-01T17:36:33Z</cp:lastPrinted>
  <dcterms:modified xsi:type="dcterms:W3CDTF">2020-09-01T17:36:59Z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Deloitte Touche Tohmatsu Services, Inc.</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MSIP_Label_589256c7-9946-44df-b379-51beb93fd2d9_ActionId">
    <vt:lpwstr>f2d0bbfa-945b-4a94-af5e-96ed11efbc06</vt:lpwstr>
  </property>
  <property fmtid="{D5CDD505-2E9C-101B-9397-08002B2CF9AE}" pid="8" name="MSIP_Label_589256c7-9946-44df-b379-51beb93fd2d9_Application">
    <vt:lpwstr>Microsoft Azure Information Protection</vt:lpwstr>
  </property>
  <property fmtid="{D5CDD505-2E9C-101B-9397-08002B2CF9AE}" pid="9" name="MSIP_Label_589256c7-9946-44df-b379-51beb93fd2d9_Enabled">
    <vt:lpwstr>True</vt:lpwstr>
  </property>
  <property fmtid="{D5CDD505-2E9C-101B-9397-08002B2CF9AE}" pid="10" name="MSIP_Label_589256c7-9946-44df-b379-51beb93fd2d9_Extended_MSFT_Method">
    <vt:lpwstr>Manual</vt:lpwstr>
  </property>
  <property fmtid="{D5CDD505-2E9C-101B-9397-08002B2CF9AE}" pid="11" name="MSIP_Label_589256c7-9946-44df-b379-51beb93fd2d9_Name">
    <vt:lpwstr>Public</vt:lpwstr>
  </property>
  <property fmtid="{D5CDD505-2E9C-101B-9397-08002B2CF9AE}" pid="12" name="MSIP_Label_589256c7-9946-44df-b379-51beb93fd2d9_Owner">
    <vt:lpwstr>aferranti@deloitte.it</vt:lpwstr>
  </property>
  <property fmtid="{D5CDD505-2E9C-101B-9397-08002B2CF9AE}" pid="13" name="MSIP_Label_589256c7-9946-44df-b379-51beb93fd2d9_SetDate">
    <vt:lpwstr>2020-08-10T15:38:56.7047593Z</vt:lpwstr>
  </property>
  <property fmtid="{D5CDD505-2E9C-101B-9397-08002B2CF9AE}" pid="14" name="MSIP_Label_589256c7-9946-44df-b379-51beb93fd2d9_SiteId">
    <vt:lpwstr>36da45f1-dd2c-4d1f-af13-5abe46b99921</vt:lpwstr>
  </property>
  <property fmtid="{D5CDD505-2E9C-101B-9397-08002B2CF9AE}" pid="15" name="ScaleCrop">
    <vt:bool>0</vt:bool>
  </property>
  <property fmtid="{D5CDD505-2E9C-101B-9397-08002B2CF9AE}" pid="16" name="Sensitivity">
    <vt:lpwstr>Public</vt:lpwstr>
  </property>
  <property fmtid="{D5CDD505-2E9C-101B-9397-08002B2CF9AE}" pid="17" name="ShareDoc">
    <vt:bool>0</vt:bool>
  </property>
</Properties>
</file>